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6EB991CD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90389A">
        <w:rPr>
          <w:rFonts w:ascii="Cambria" w:hAnsi="Cambria" w:cs="Arial"/>
          <w:bCs/>
          <w:sz w:val="22"/>
          <w:szCs w:val="22"/>
        </w:rPr>
        <w:t xml:space="preserve">Łosie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90389A">
        <w:rPr>
          <w:rFonts w:ascii="Cambria" w:hAnsi="Cambria" w:cs="Arial"/>
          <w:bCs/>
          <w:sz w:val="22"/>
          <w:szCs w:val="22"/>
        </w:rPr>
        <w:t>2025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 xml:space="preserve">określonego w pkt 7.1 </w:t>
      </w:r>
      <w:proofErr w:type="spellStart"/>
      <w:r>
        <w:rPr>
          <w:rFonts w:ascii="Cambria" w:hAnsi="Cambria"/>
          <w:bCs/>
          <w:sz w:val="21"/>
          <w:szCs w:val="21"/>
        </w:rPr>
        <w:t>ppkt</w:t>
      </w:r>
      <w:proofErr w:type="spellEnd"/>
      <w:r>
        <w:rPr>
          <w:rFonts w:ascii="Cambria" w:hAnsi="Cambria"/>
          <w:bCs/>
          <w:sz w:val="21"/>
          <w:szCs w:val="21"/>
        </w:rPr>
        <w:t xml:space="preserve"> 4) lit a) SWZ.</w:t>
      </w:r>
    </w:p>
    <w:p w14:paraId="2B171ADD" w14:textId="2BBE8E39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6512B5A9" w14:textId="65EC136B" w:rsidR="00D976B4" w:rsidRDefault="00B61057" w:rsidP="00B2498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940B37" w14:textId="77777777" w:rsidR="004D5976" w:rsidRDefault="004D5976">
      <w:r>
        <w:separator/>
      </w:r>
    </w:p>
  </w:endnote>
  <w:endnote w:type="continuationSeparator" w:id="0">
    <w:p w14:paraId="3626C958" w14:textId="77777777" w:rsidR="004D5976" w:rsidRDefault="004D59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570A4F" w14:textId="77777777" w:rsidR="004D5976" w:rsidRDefault="004D5976">
      <w:r>
        <w:separator/>
      </w:r>
    </w:p>
  </w:footnote>
  <w:footnote w:type="continuationSeparator" w:id="0">
    <w:p w14:paraId="6D1A87FE" w14:textId="77777777" w:rsidR="004D5976" w:rsidRDefault="004D59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410A1"/>
    <w:rsid w:val="000538A8"/>
    <w:rsid w:val="000D0191"/>
    <w:rsid w:val="00111A6A"/>
    <w:rsid w:val="0012322A"/>
    <w:rsid w:val="00153414"/>
    <w:rsid w:val="001557A5"/>
    <w:rsid w:val="00166E50"/>
    <w:rsid w:val="00177BCD"/>
    <w:rsid w:val="001B6F3A"/>
    <w:rsid w:val="0022460C"/>
    <w:rsid w:val="0026588E"/>
    <w:rsid w:val="0028445F"/>
    <w:rsid w:val="002A5158"/>
    <w:rsid w:val="002D6014"/>
    <w:rsid w:val="003028CD"/>
    <w:rsid w:val="0033696A"/>
    <w:rsid w:val="00383611"/>
    <w:rsid w:val="003A1C11"/>
    <w:rsid w:val="003A652D"/>
    <w:rsid w:val="003B6E52"/>
    <w:rsid w:val="0041003C"/>
    <w:rsid w:val="004C4BC4"/>
    <w:rsid w:val="004D5976"/>
    <w:rsid w:val="005A47A0"/>
    <w:rsid w:val="005E42E3"/>
    <w:rsid w:val="005E47DA"/>
    <w:rsid w:val="00661664"/>
    <w:rsid w:val="006905ED"/>
    <w:rsid w:val="006A07EB"/>
    <w:rsid w:val="006A6279"/>
    <w:rsid w:val="006F62F5"/>
    <w:rsid w:val="00700AD6"/>
    <w:rsid w:val="00754447"/>
    <w:rsid w:val="0081477F"/>
    <w:rsid w:val="008557CF"/>
    <w:rsid w:val="008F1C34"/>
    <w:rsid w:val="0090389A"/>
    <w:rsid w:val="00912126"/>
    <w:rsid w:val="0094788F"/>
    <w:rsid w:val="0096642B"/>
    <w:rsid w:val="009743D1"/>
    <w:rsid w:val="009A515E"/>
    <w:rsid w:val="009C35D0"/>
    <w:rsid w:val="00A56AD3"/>
    <w:rsid w:val="00B121A2"/>
    <w:rsid w:val="00B2498E"/>
    <w:rsid w:val="00B61057"/>
    <w:rsid w:val="00B939B1"/>
    <w:rsid w:val="00BD019D"/>
    <w:rsid w:val="00C304F8"/>
    <w:rsid w:val="00C337EA"/>
    <w:rsid w:val="00CC657D"/>
    <w:rsid w:val="00D136B1"/>
    <w:rsid w:val="00D57D9E"/>
    <w:rsid w:val="00D61299"/>
    <w:rsid w:val="00D7550B"/>
    <w:rsid w:val="00D8325C"/>
    <w:rsid w:val="00D976B4"/>
    <w:rsid w:val="00DD2607"/>
    <w:rsid w:val="00DE7F68"/>
    <w:rsid w:val="00DF1982"/>
    <w:rsid w:val="00E1396D"/>
    <w:rsid w:val="00E816F1"/>
    <w:rsid w:val="00EE3310"/>
    <w:rsid w:val="00F42EA2"/>
    <w:rsid w:val="00F6499F"/>
    <w:rsid w:val="00F70E6A"/>
    <w:rsid w:val="00F95B11"/>
    <w:rsid w:val="00FA051F"/>
    <w:rsid w:val="00FC3C19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FC3C19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427</Words>
  <Characters>2565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Dorota Stachoń (Nadl. Łosie)</cp:lastModifiedBy>
  <cp:revision>2</cp:revision>
  <dcterms:created xsi:type="dcterms:W3CDTF">2024-11-07T08:48:00Z</dcterms:created>
  <dcterms:modified xsi:type="dcterms:W3CDTF">2024-11-07T08:48:00Z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